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34BFF8DB" wp14:editId="43BAB862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6D4064BC" wp14:editId="5A657808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01BAAEF1" wp14:editId="71D5F378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9C7860">
            <w:rPr>
              <w:rFonts w:eastAsia="Times New Roman" w:cs="Times New Roman"/>
              <w:b/>
              <w:sz w:val="40"/>
              <w:szCs w:val="20"/>
            </w:rPr>
            <w:t>10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Gombosová Erika" w:date="2015-11-27T10:32:00Z">
            <w:r w:rsidR="008A7DBF" w:rsidDel="000B217C">
              <w:rPr>
                <w:rFonts w:eastAsia="Times New Roman" w:cs="Times New Roman"/>
                <w:b/>
                <w:sz w:val="32"/>
                <w:szCs w:val="32"/>
              </w:rPr>
              <w:delText>1</w:delText>
            </w:r>
          </w:del>
          <w:ins w:id="1" w:author="Gombosová Erika" w:date="2015-11-27T10:32:00Z">
            <w:r w:rsidR="000B217C">
              <w:rPr>
                <w:rFonts w:eastAsia="Times New Roman" w:cs="Times New Roman"/>
                <w:b/>
                <w:sz w:val="32"/>
                <w:szCs w:val="32"/>
              </w:rPr>
              <w:t>2</w:t>
            </w:r>
          </w:ins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77107" w:rsidRDefault="009F28B6" w:rsidP="00977107">
            <w:pPr>
              <w:pStyle w:val="Hlavika"/>
            </w:pPr>
            <w:r>
              <w:t xml:space="preserve">Oznámenie o výkone </w:t>
            </w:r>
            <w:ins w:id="2" w:author="Gombosová Erika" w:date="2015-12-15T09:41:00Z">
              <w:r w:rsidR="00A1344D">
                <w:t xml:space="preserve">finančnej </w:t>
              </w:r>
            </w:ins>
            <w:r w:rsidR="008A21A6">
              <w:t>kontroly</w:t>
            </w:r>
            <w:r>
              <w:t xml:space="preserve"> na mieste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20437E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7E74EE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8274BE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2046055668"/>
              <w:placeholder>
                <w:docPart w:val="D658D358EEC249DDA384FD46ACB18EAF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FD028A" w:rsidRPr="009C7821" w:rsidRDefault="007D006E" w:rsidP="00F96899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del w:id="3" w:author="Tibor Barna" w:date="2016-02-11T11:00:00Z">
                  <w:r w:rsidRPr="00555AFB" w:rsidDel="00555AFB">
                    <w:rPr>
                      <w:szCs w:val="20"/>
                    </w:rPr>
                    <w:delText>17.12.2014</w:delText>
                  </w:r>
                </w:del>
                <w:ins w:id="4" w:author="Tibor Barna" w:date="2016-02-11T11:00:00Z">
                  <w:r w:rsidR="00555AFB">
                    <w:rPr>
                      <w:szCs w:val="20"/>
                    </w:rPr>
                    <w:t>11.02.2016</w:t>
                  </w:r>
                </w:ins>
              </w:p>
            </w:sdtContent>
          </w:sdt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sdt>
            <w:sdtPr>
              <w:rPr>
                <w:szCs w:val="20"/>
              </w:rPr>
              <w:id w:val="-1159841225"/>
              <w:placeholder>
                <w:docPart w:val="5B127C0C23124D50901BB8A65C7A37F9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:rsidR="00FD028A" w:rsidRPr="00F96899" w:rsidRDefault="007D006E" w:rsidP="00F96899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del w:id="5" w:author="Tibor Barna" w:date="2016-02-11T11:00:00Z">
                  <w:r w:rsidDel="00555AFB">
                    <w:rPr>
                      <w:szCs w:val="20"/>
                    </w:rPr>
                    <w:delText>17.12.2014</w:delText>
                  </w:r>
                </w:del>
                <w:ins w:id="6" w:author="Gombosová Erika" w:date="2015-11-27T10:33:00Z">
                  <w:del w:id="7" w:author="Tibor Barna" w:date="2016-02-11T11:00:00Z">
                    <w:r w:rsidR="000B217C" w:rsidDel="00555AFB">
                      <w:rPr>
                        <w:szCs w:val="20"/>
                      </w:rPr>
                      <w:delText>01.01.2016</w:delText>
                    </w:r>
                  </w:del>
                </w:ins>
                <w:ins w:id="8" w:author="Tibor Barna" w:date="2016-02-11T11:00:00Z">
                  <w:r w:rsidR="00555AFB">
                    <w:rPr>
                      <w:szCs w:val="20"/>
                    </w:rPr>
                    <w:t>11.02.2016</w:t>
                  </w:r>
                </w:ins>
              </w:p>
            </w:sdtContent>
          </w:sdt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  <w:shd w:val="clear" w:color="auto" w:fill="B2A1C7" w:themeFill="accent4" w:themeFillTint="99"/>
          </w:tcPr>
          <w:p w:rsidR="00A1344D" w:rsidRDefault="0020437E" w:rsidP="00260AF9">
            <w:pPr>
              <w:pStyle w:val="Nzov"/>
              <w:jc w:val="center"/>
              <w:rPr>
                <w:ins w:id="9" w:author="Gombosová Erika" w:date="2015-12-15T09:41:00Z"/>
              </w:rPr>
            </w:pPr>
            <w:r w:rsidRPr="0020437E">
              <w:lastRenderedPageBreak/>
              <w:t>Oznámenie o výkone </w:t>
            </w:r>
            <w:ins w:id="10" w:author="Gombosová Erika" w:date="2015-12-15T09:41:00Z">
              <w:r w:rsidR="00A1344D">
                <w:t xml:space="preserve">finančnej </w:t>
              </w:r>
            </w:ins>
          </w:p>
          <w:p w:rsidR="0020437E" w:rsidRPr="0020437E" w:rsidRDefault="0020437E" w:rsidP="00260AF9">
            <w:pPr>
              <w:pStyle w:val="Nzov"/>
              <w:jc w:val="center"/>
            </w:pPr>
            <w:r w:rsidRPr="0020437E">
              <w:t>kontroly na mieste</w:t>
            </w:r>
          </w:p>
        </w:tc>
      </w:tr>
    </w:tbl>
    <w:p w:rsidR="0020437E" w:rsidRPr="005B7546" w:rsidRDefault="0020437E" w:rsidP="0020437E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</w:t>
      </w:r>
      <w:ins w:id="11" w:author="Gombosová Erika" w:date="2015-11-27T10:36:00Z">
        <w:r w:rsidR="000B217C">
          <w:rPr>
            <w:sz w:val="20"/>
            <w:szCs w:val="20"/>
          </w:rPr>
          <w:t>20</w:t>
        </w:r>
      </w:ins>
      <w:del w:id="12" w:author="Gombosová Erika" w:date="2015-11-27T10:36:00Z">
        <w:r w:rsidDel="000B217C">
          <w:rPr>
            <w:sz w:val="20"/>
            <w:szCs w:val="20"/>
          </w:rPr>
          <w:delText>9c</w:delText>
        </w:r>
      </w:del>
      <w:r>
        <w:rPr>
          <w:sz w:val="20"/>
          <w:szCs w:val="20"/>
        </w:rPr>
        <w:t xml:space="preserve"> ods. </w:t>
      </w:r>
      <w:ins w:id="13" w:author="Gombosová Erika" w:date="2015-11-27T10:36:00Z">
        <w:r w:rsidR="000B217C">
          <w:rPr>
            <w:sz w:val="20"/>
            <w:szCs w:val="20"/>
          </w:rPr>
          <w:t>5</w:t>
        </w:r>
      </w:ins>
      <w:del w:id="14" w:author="Gombosová Erika" w:date="2015-11-27T10:36:00Z">
        <w:r w:rsidDel="000B217C">
          <w:rPr>
            <w:sz w:val="20"/>
            <w:szCs w:val="20"/>
          </w:rPr>
          <w:delText>3</w:delText>
        </w:r>
      </w:del>
      <w:r>
        <w:rPr>
          <w:sz w:val="20"/>
          <w:szCs w:val="20"/>
        </w:rPr>
        <w:t xml:space="preserve"> písm. a) </w:t>
      </w:r>
      <w:r w:rsidRPr="005B7546">
        <w:rPr>
          <w:sz w:val="20"/>
          <w:szCs w:val="20"/>
        </w:rPr>
        <w:t xml:space="preserve">zákona č. </w:t>
      </w:r>
      <w:ins w:id="15" w:author="Gombosová Erika" w:date="2015-12-10T15:47:00Z">
        <w:r w:rsidR="00324E95">
          <w:rPr>
            <w:sz w:val="20"/>
            <w:szCs w:val="20"/>
          </w:rPr>
          <w:t>357</w:t>
        </w:r>
      </w:ins>
      <w:del w:id="16" w:author="Gombosová Erika" w:date="2015-11-27T10:36:00Z">
        <w:r w:rsidRPr="00324E95" w:rsidDel="000B217C">
          <w:rPr>
            <w:sz w:val="20"/>
            <w:szCs w:val="20"/>
          </w:rPr>
          <w:delText>502</w:delText>
        </w:r>
      </w:del>
      <w:r w:rsidRPr="005B7546">
        <w:rPr>
          <w:sz w:val="20"/>
          <w:szCs w:val="20"/>
        </w:rPr>
        <w:t>/20</w:t>
      </w:r>
      <w:ins w:id="17" w:author="Gombosová Erika" w:date="2015-11-27T10:36:00Z">
        <w:r w:rsidR="000B217C">
          <w:rPr>
            <w:sz w:val="20"/>
            <w:szCs w:val="20"/>
          </w:rPr>
          <w:t>15</w:t>
        </w:r>
      </w:ins>
      <w:del w:id="18" w:author="Gombosová Erika" w:date="2015-11-27T10:36:00Z">
        <w:r w:rsidRPr="005B7546" w:rsidDel="000B217C">
          <w:rPr>
            <w:sz w:val="20"/>
            <w:szCs w:val="20"/>
          </w:rPr>
          <w:delText>01</w:delText>
        </w:r>
      </w:del>
      <w:r w:rsidRPr="005B7546">
        <w:rPr>
          <w:sz w:val="20"/>
          <w:szCs w:val="20"/>
        </w:rPr>
        <w:t xml:space="preserve"> Z. z. o finančnej kontrole a </w:t>
      </w:r>
      <w:del w:id="19" w:author="Gombosová Erika" w:date="2015-11-27T10:37:00Z">
        <w:r w:rsidRPr="005B7546" w:rsidDel="000B217C">
          <w:rPr>
            <w:sz w:val="20"/>
            <w:szCs w:val="20"/>
          </w:rPr>
          <w:delText>vnútornom</w:delText>
        </w:r>
      </w:del>
      <w:r w:rsidRPr="005B7546">
        <w:rPr>
          <w:sz w:val="20"/>
          <w:szCs w:val="20"/>
        </w:rPr>
        <w:t xml:space="preserve"> audite a o zmene a doplnení niektorých zákonov</w:t>
      </w:r>
      <w:r>
        <w:rPr>
          <w:sz w:val="20"/>
          <w:szCs w:val="20"/>
        </w:rPr>
        <w:t xml:space="preserve"> </w:t>
      </w:r>
      <w:del w:id="20" w:author="Gombosová Erika" w:date="2015-11-27T10:37:00Z">
        <w:r w:rsidDel="000B217C">
          <w:rPr>
            <w:sz w:val="20"/>
            <w:szCs w:val="20"/>
          </w:rPr>
          <w:delText>v znení neskorších predpisov</w:delText>
        </w:r>
      </w:del>
      <w:r w:rsidR="00C81E2B">
        <w:rPr>
          <w:sz w:val="20"/>
          <w:szCs w:val="20"/>
        </w:rPr>
        <w:t xml:space="preserve"> a</w:t>
      </w:r>
      <w:r>
        <w:rPr>
          <w:sz w:val="20"/>
          <w:szCs w:val="20"/>
        </w:rPr>
        <w:t xml:space="preserve"> § 3 ods. 1 písm. f) zákona č. 292/2014 Z. z. o  príspevku poskytovanom z európskych štrukturálnych a investičných fondov a o zmene a doplnení niektorých zákonov</w:t>
      </w:r>
      <w:r w:rsidRPr="005B7546">
        <w:rPr>
          <w:sz w:val="20"/>
          <w:szCs w:val="20"/>
        </w:rPr>
        <w:t xml:space="preserve">) </w:t>
      </w: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3B1B5B">
        <w:tc>
          <w:tcPr>
            <w:tcW w:w="9212" w:type="dxa"/>
            <w:shd w:val="clear" w:color="auto" w:fill="B2A1C7" w:themeFill="accent4" w:themeFillTint="99"/>
          </w:tcPr>
          <w:p w:rsidR="0020437E" w:rsidRDefault="0020437E" w:rsidP="004349D9">
            <w:pPr>
              <w:rPr>
                <w:b/>
              </w:rPr>
            </w:pPr>
            <w:r>
              <w:rPr>
                <w:b/>
              </w:rPr>
              <w:t>Identifikácia riadiaceho orgánu vykonávajúce</w:t>
            </w:r>
            <w:r w:rsidR="001921C9">
              <w:rPr>
                <w:b/>
              </w:rPr>
              <w:t>ho kontrolu</w:t>
            </w:r>
          </w:p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>Názov riadiaceho orgánu:</w:t>
            </w:r>
          </w:p>
          <w:p w:rsidR="0020437E" w:rsidRPr="009C182B" w:rsidRDefault="0020437E" w:rsidP="00284985"/>
        </w:tc>
      </w:tr>
      <w:tr w:rsidR="0020437E" w:rsidRPr="0020437E" w:rsidTr="0020437E">
        <w:tc>
          <w:tcPr>
            <w:tcW w:w="9212" w:type="dxa"/>
          </w:tcPr>
          <w:p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>Sídlo riadiaceho orgánu:</w:t>
            </w:r>
          </w:p>
          <w:p w:rsidR="0020437E" w:rsidRPr="009C182B" w:rsidRDefault="0020437E" w:rsidP="00284985"/>
        </w:tc>
      </w:tr>
      <w:tr w:rsidR="0020437E" w:rsidRPr="0020437E" w:rsidTr="0020437E">
        <w:tc>
          <w:tcPr>
            <w:tcW w:w="9212" w:type="dxa"/>
          </w:tcPr>
          <w:p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>Vedúci kontrolnej skupiny</w:t>
            </w:r>
            <w:r w:rsidR="004E4CB6">
              <w:rPr>
                <w:rStyle w:val="Odkaznapoznmkupodiarou"/>
                <w:b/>
              </w:rPr>
              <w:footnoteReference w:id="1"/>
            </w:r>
            <w:r w:rsidRPr="0020437E">
              <w:rPr>
                <w:b/>
              </w:rPr>
              <w:t>:</w:t>
            </w:r>
          </w:p>
          <w:p w:rsidR="0020437E" w:rsidRPr="0020437E" w:rsidRDefault="0020437E" w:rsidP="00284985"/>
        </w:tc>
      </w:tr>
      <w:tr w:rsidR="0020437E" w:rsidRPr="0020437E" w:rsidTr="0020437E">
        <w:tc>
          <w:tcPr>
            <w:tcW w:w="9212" w:type="dxa"/>
          </w:tcPr>
          <w:p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>Ostatní členovia kontrolnej skupiny</w:t>
            </w:r>
            <w:r w:rsidR="004E4CB6">
              <w:rPr>
                <w:rStyle w:val="Odkaznapoznmkupodiarou"/>
                <w:b/>
              </w:rPr>
              <w:footnoteReference w:id="2"/>
            </w:r>
            <w:r w:rsidRPr="0020437E">
              <w:rPr>
                <w:b/>
              </w:rPr>
              <w:t>:</w:t>
            </w:r>
          </w:p>
          <w:p w:rsidR="0020437E" w:rsidRPr="0020437E" w:rsidRDefault="0020437E" w:rsidP="00284985"/>
        </w:tc>
      </w:tr>
      <w:tr w:rsidR="0020437E" w:rsidRPr="0020437E" w:rsidTr="0020437E">
        <w:tc>
          <w:tcPr>
            <w:tcW w:w="9212" w:type="dxa"/>
          </w:tcPr>
          <w:p w:rsidR="0020437E" w:rsidRDefault="0020437E" w:rsidP="00284985">
            <w:pPr>
              <w:rPr>
                <w:b/>
              </w:rPr>
            </w:pPr>
            <w:r w:rsidRPr="0020437E">
              <w:rPr>
                <w:b/>
              </w:rPr>
              <w:t>Prizvaná osoba</w:t>
            </w:r>
            <w:r w:rsidRPr="0020437E">
              <w:rPr>
                <w:rStyle w:val="Odkaznapoznmkupodiarou"/>
                <w:b/>
              </w:rPr>
              <w:footnoteReference w:id="3"/>
            </w:r>
            <w:r w:rsidRPr="0020437E">
              <w:rPr>
                <w:b/>
              </w:rPr>
              <w:t xml:space="preserve"> (ak je relevantné): </w:t>
            </w:r>
          </w:p>
          <w:p w:rsidR="0020437E" w:rsidRPr="009C182B" w:rsidRDefault="0020437E" w:rsidP="00284985"/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3B1B5B">
        <w:tc>
          <w:tcPr>
            <w:tcW w:w="9212" w:type="dxa"/>
            <w:shd w:val="clear" w:color="auto" w:fill="B2A1C7" w:themeFill="accent4" w:themeFillTint="99"/>
          </w:tcPr>
          <w:p w:rsidR="0020437E" w:rsidRDefault="0020437E" w:rsidP="001621EE">
            <w:pPr>
              <w:rPr>
                <w:b/>
              </w:rPr>
            </w:pPr>
            <w:r>
              <w:rPr>
                <w:b/>
              </w:rPr>
              <w:t>Identifikácia ko</w:t>
            </w:r>
            <w:r w:rsidR="001921C9">
              <w:rPr>
                <w:b/>
              </w:rPr>
              <w:t xml:space="preserve">ntrolovanej osoby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Default="001621EE" w:rsidP="004E0E10">
            <w:pPr>
              <w:rPr>
                <w:b/>
              </w:rPr>
            </w:pPr>
            <w:r w:rsidRPr="003E1630">
              <w:rPr>
                <w:b/>
              </w:rPr>
              <w:t>Názov/meno a priezvisko kontrolovanej osoby</w:t>
            </w:r>
            <w:r>
              <w:rPr>
                <w:rStyle w:val="Odkaznapoznmkupodiarou"/>
                <w:b/>
              </w:rPr>
              <w:footnoteReference w:id="4"/>
            </w:r>
            <w:r w:rsidRPr="003E1630">
              <w:rPr>
                <w:b/>
              </w:rPr>
              <w:t>:</w:t>
            </w:r>
          </w:p>
          <w:p w:rsidR="0020437E" w:rsidRPr="009C182B" w:rsidRDefault="0020437E" w:rsidP="004E0E10"/>
        </w:tc>
      </w:tr>
      <w:tr w:rsidR="0020437E" w:rsidRPr="0020437E" w:rsidTr="0020437E">
        <w:tc>
          <w:tcPr>
            <w:tcW w:w="9212" w:type="dxa"/>
          </w:tcPr>
          <w:p w:rsidR="0020437E" w:rsidRDefault="0020437E" w:rsidP="004E0E10">
            <w:pPr>
              <w:rPr>
                <w:b/>
              </w:rPr>
            </w:pPr>
            <w:r w:rsidRPr="0020437E">
              <w:rPr>
                <w:b/>
              </w:rPr>
              <w:t>Sídlo kontrolovanej osoby:</w:t>
            </w:r>
          </w:p>
          <w:p w:rsidR="0020437E" w:rsidRPr="009C182B" w:rsidRDefault="0020437E" w:rsidP="004E0E10"/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916368" w:rsidTr="008B45FE">
        <w:tc>
          <w:tcPr>
            <w:tcW w:w="9212" w:type="dxa"/>
            <w:shd w:val="clear" w:color="auto" w:fill="B2A1C7" w:themeFill="accent4" w:themeFillTint="99"/>
          </w:tcPr>
          <w:p w:rsidR="00916368" w:rsidRDefault="00916368" w:rsidP="008B45FE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>
              <w:rPr>
                <w:rStyle w:val="Odkaznapoznmkupodiarou"/>
                <w:b/>
              </w:rPr>
              <w:footnoteReference w:id="5"/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916368" w:rsidRPr="001E79DB" w:rsidTr="008B45FE">
        <w:tc>
          <w:tcPr>
            <w:tcW w:w="9212" w:type="dxa"/>
          </w:tcPr>
          <w:p w:rsidR="00916368" w:rsidRDefault="00916368" w:rsidP="008B45FE">
            <w:pPr>
              <w:rPr>
                <w:b/>
              </w:rPr>
            </w:pPr>
            <w:r w:rsidRPr="00F14440">
              <w:rPr>
                <w:b/>
              </w:rPr>
              <w:t>Názov/meno a</w:t>
            </w:r>
            <w:del w:id="21" w:author="Gombosová Erika" w:date="2015-11-27T10:41:00Z">
              <w:r w:rsidRPr="00F14440" w:rsidDel="000B217C">
                <w:rPr>
                  <w:b/>
                </w:rPr>
                <w:delText xml:space="preserve"> </w:delText>
              </w:r>
            </w:del>
            <w:ins w:id="22" w:author="Gombosová Erika" w:date="2015-11-27T10:41:00Z">
              <w:r w:rsidR="000B217C">
                <w:rPr>
                  <w:b/>
                </w:rPr>
                <w:t> </w:t>
              </w:r>
            </w:ins>
            <w:r w:rsidRPr="00F14440">
              <w:rPr>
                <w:b/>
              </w:rPr>
              <w:t>priezvisko tretej osoby:</w:t>
            </w:r>
          </w:p>
          <w:p w:rsidR="00916368" w:rsidRPr="001E79DB" w:rsidRDefault="00916368" w:rsidP="008B45FE"/>
        </w:tc>
      </w:tr>
      <w:tr w:rsidR="00916368" w:rsidRPr="001E79DB" w:rsidTr="008B45FE">
        <w:tc>
          <w:tcPr>
            <w:tcW w:w="9212" w:type="dxa"/>
          </w:tcPr>
          <w:p w:rsidR="00916368" w:rsidRDefault="00916368" w:rsidP="008B45FE">
            <w:pPr>
              <w:rPr>
                <w:b/>
              </w:rPr>
            </w:pPr>
            <w:r w:rsidRPr="00F14440">
              <w:rPr>
                <w:b/>
              </w:rPr>
              <w:t>Sídlo tretej osoby:</w:t>
            </w:r>
          </w:p>
          <w:p w:rsidR="00916368" w:rsidRPr="001E79DB" w:rsidRDefault="00916368" w:rsidP="008B45FE"/>
        </w:tc>
      </w:tr>
    </w:tbl>
    <w:p w:rsidR="00916368" w:rsidRDefault="00916368" w:rsidP="0020437E">
      <w:pPr>
        <w:rPr>
          <w:b/>
        </w:rPr>
      </w:pPr>
    </w:p>
    <w:p w:rsidR="00916368" w:rsidRDefault="00916368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3B1B5B">
        <w:tc>
          <w:tcPr>
            <w:tcW w:w="9212" w:type="dxa"/>
            <w:shd w:val="clear" w:color="auto" w:fill="B2A1C7" w:themeFill="accent4" w:themeFillTint="99"/>
          </w:tcPr>
          <w:p w:rsidR="0020437E" w:rsidRDefault="0020437E" w:rsidP="003B1B5B">
            <w:pPr>
              <w:rPr>
                <w:b/>
              </w:rPr>
            </w:pPr>
            <w:r>
              <w:rPr>
                <w:b/>
              </w:rPr>
              <w:t>Identifiká</w:t>
            </w:r>
            <w:r w:rsidR="001921C9">
              <w:rPr>
                <w:b/>
              </w:rPr>
              <w:t>cia projektu a</w:t>
            </w:r>
            <w:del w:id="23" w:author="Gombosová Erika" w:date="2015-11-27T10:41:00Z">
              <w:r w:rsidR="001921C9" w:rsidDel="000B217C">
                <w:rPr>
                  <w:b/>
                </w:rPr>
                <w:delText> </w:delText>
              </w:r>
            </w:del>
            <w:ins w:id="24" w:author="Gombosová Erika" w:date="2015-11-27T10:41:00Z">
              <w:r w:rsidR="000B217C">
                <w:rPr>
                  <w:b/>
                </w:rPr>
                <w:t> </w:t>
              </w:r>
            </w:ins>
            <w:r w:rsidR="001921C9">
              <w:rPr>
                <w:b/>
              </w:rPr>
              <w:t>predmet kontroly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Fond:</w:t>
            </w:r>
          </w:p>
          <w:p w:rsidR="0020437E" w:rsidRPr="009C182B" w:rsidRDefault="0020437E" w:rsidP="00137E49"/>
        </w:tc>
      </w:tr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Operačný program:</w:t>
            </w:r>
          </w:p>
          <w:p w:rsidR="0020437E" w:rsidRPr="009C182B" w:rsidRDefault="0020437E" w:rsidP="00137E49"/>
        </w:tc>
      </w:tr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Prioritná os:</w:t>
            </w:r>
          </w:p>
          <w:p w:rsidR="0020437E" w:rsidRPr="009C182B" w:rsidRDefault="0020437E" w:rsidP="00137E49"/>
        </w:tc>
      </w:tr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Názov projektu</w:t>
            </w:r>
            <w:r w:rsidRPr="0020437E">
              <w:rPr>
                <w:rStyle w:val="Odkaznapoznmkupodiarou"/>
                <w:b/>
              </w:rPr>
              <w:footnoteReference w:id="6"/>
            </w:r>
            <w:r w:rsidRPr="0020437E">
              <w:rPr>
                <w:b/>
              </w:rPr>
              <w:t>:</w:t>
            </w:r>
          </w:p>
          <w:p w:rsidR="0020437E" w:rsidRPr="009C182B" w:rsidRDefault="0020437E" w:rsidP="00137E49"/>
        </w:tc>
      </w:tr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ITMS kód projektu</w:t>
            </w:r>
            <w:r w:rsidRPr="0020437E">
              <w:rPr>
                <w:rStyle w:val="Odkaznapoznmkupodiarou"/>
                <w:b/>
              </w:rPr>
              <w:footnoteReference w:id="7"/>
            </w:r>
            <w:r w:rsidRPr="0020437E">
              <w:rPr>
                <w:b/>
              </w:rPr>
              <w:t>:</w:t>
            </w:r>
          </w:p>
          <w:p w:rsidR="0020437E" w:rsidRPr="009C182B" w:rsidRDefault="0020437E" w:rsidP="00137E49"/>
        </w:tc>
      </w:tr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Predmet kontroly</w:t>
            </w:r>
            <w:r w:rsidRPr="0020437E">
              <w:rPr>
                <w:rStyle w:val="Odkaznapoznmkupodiarou"/>
                <w:b/>
              </w:rPr>
              <w:footnoteReference w:id="8"/>
            </w:r>
            <w:r w:rsidRPr="0020437E">
              <w:rPr>
                <w:b/>
              </w:rPr>
              <w:t>:</w:t>
            </w:r>
          </w:p>
          <w:p w:rsidR="0020437E" w:rsidRPr="009C182B" w:rsidRDefault="0020437E" w:rsidP="00137E49"/>
        </w:tc>
      </w:tr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Bližšia identifikácia predmetu kontroly</w:t>
            </w:r>
            <w:ins w:id="25" w:author="Gombosová Erika" w:date="2016-01-04T14:17:00Z">
              <w:r w:rsidR="008951F5">
                <w:rPr>
                  <w:b/>
                </w:rPr>
                <w:t xml:space="preserve"> </w:t>
              </w:r>
            </w:ins>
            <w:r w:rsidRPr="0020437E">
              <w:rPr>
                <w:rStyle w:val="Odkaznapoznmkupodiarou"/>
                <w:b/>
              </w:rPr>
              <w:footnoteReference w:id="9"/>
            </w:r>
            <w:r w:rsidRPr="0020437E">
              <w:rPr>
                <w:b/>
              </w:rPr>
              <w:t>:</w:t>
            </w:r>
          </w:p>
          <w:p w:rsidR="0020437E" w:rsidRPr="009C182B" w:rsidRDefault="0020437E" w:rsidP="00137E49"/>
        </w:tc>
      </w:tr>
      <w:tr w:rsidR="000B217C" w:rsidRPr="0020437E" w:rsidTr="0020437E">
        <w:trPr>
          <w:ins w:id="26" w:author="Gombosová Erika" w:date="2015-11-27T10:41:00Z"/>
        </w:trPr>
        <w:tc>
          <w:tcPr>
            <w:tcW w:w="9212" w:type="dxa"/>
          </w:tcPr>
          <w:p w:rsidR="000B217C" w:rsidRDefault="000B217C" w:rsidP="0082507A">
            <w:pPr>
              <w:rPr>
                <w:ins w:id="27" w:author="Gombosová Erika" w:date="2015-12-09T13:06:00Z"/>
                <w:b/>
              </w:rPr>
            </w:pPr>
            <w:ins w:id="28" w:author="Gombosová Erika" w:date="2015-11-27T10:41:00Z">
              <w:r>
                <w:rPr>
                  <w:b/>
                </w:rPr>
                <w:t>Cieľ kontroly</w:t>
              </w:r>
            </w:ins>
            <w:ins w:id="29" w:author="Gombosová Erika" w:date="2016-01-07T08:26:00Z">
              <w:r w:rsidR="00B624F1">
                <w:rPr>
                  <w:rStyle w:val="Odkaznapoznmkupodiarou"/>
                  <w:b/>
                </w:rPr>
                <w:footnoteReference w:id="10"/>
              </w:r>
            </w:ins>
            <w:ins w:id="35" w:author="Gombosová Erika" w:date="2015-11-27T10:41:00Z">
              <w:r>
                <w:rPr>
                  <w:b/>
                </w:rPr>
                <w:t xml:space="preserve">: </w:t>
              </w:r>
            </w:ins>
          </w:p>
          <w:p w:rsidR="004349D9" w:rsidRPr="000B217C" w:rsidRDefault="004349D9" w:rsidP="0082507A">
            <w:pPr>
              <w:rPr>
                <w:ins w:id="36" w:author="Gombosová Erika" w:date="2015-11-27T10:41:00Z"/>
                <w:rPrChange w:id="37" w:author="Gombosová Erika" w:date="2015-11-27T10:42:00Z">
                  <w:rPr>
                    <w:ins w:id="38" w:author="Gombosová Erika" w:date="2015-11-27T10:41:00Z"/>
                    <w:b/>
                  </w:rPr>
                </w:rPrChange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Default="0020437E" w:rsidP="00137E49">
            <w:pPr>
              <w:rPr>
                <w:b/>
              </w:rPr>
            </w:pPr>
            <w:r w:rsidRPr="0020437E">
              <w:rPr>
                <w:b/>
              </w:rPr>
              <w:t>Iné</w:t>
            </w:r>
            <w:r w:rsidRPr="0020437E">
              <w:rPr>
                <w:rStyle w:val="Odkaznapoznmkupodiarou"/>
                <w:b/>
              </w:rPr>
              <w:footnoteReference w:id="11"/>
            </w:r>
            <w:r w:rsidRPr="0020437E">
              <w:rPr>
                <w:b/>
              </w:rPr>
              <w:t>:</w:t>
            </w:r>
          </w:p>
          <w:p w:rsidR="0020437E" w:rsidRPr="009C182B" w:rsidRDefault="0020437E" w:rsidP="00137E49"/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3B1B5B">
        <w:tc>
          <w:tcPr>
            <w:tcW w:w="9212" w:type="dxa"/>
            <w:shd w:val="clear" w:color="auto" w:fill="B2A1C7" w:themeFill="accent4" w:themeFillTint="99"/>
          </w:tcPr>
          <w:p w:rsidR="0020437E" w:rsidRDefault="001921C9" w:rsidP="003B1B5B">
            <w:pPr>
              <w:rPr>
                <w:b/>
              </w:rPr>
            </w:pPr>
            <w:r>
              <w:rPr>
                <w:b/>
              </w:rPr>
              <w:t>Doplňujúce údaje</w:t>
            </w:r>
            <w:r w:rsidR="0020437E"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Default="0020437E" w:rsidP="00866335">
            <w:pPr>
              <w:rPr>
                <w:b/>
              </w:rPr>
            </w:pPr>
            <w:r w:rsidRPr="0020437E">
              <w:rPr>
                <w:b/>
              </w:rPr>
              <w:t>Dátum účinnosti zmluvy o poskytnutí NFP</w:t>
            </w:r>
            <w:ins w:id="39" w:author="Gombosová Erika" w:date="2016-01-05T09:59:00Z">
              <w:r w:rsidR="00C276FF">
                <w:rPr>
                  <w:b/>
                </w:rPr>
                <w:t>/</w:t>
              </w:r>
              <w:r w:rsidR="00C276FF">
                <w:t xml:space="preserve"> </w:t>
              </w:r>
              <w:r w:rsidR="00C276FF" w:rsidRPr="00C276FF">
                <w:rPr>
                  <w:b/>
                </w:rPr>
                <w:t>Právoplatnosť rozhodnutia o schválení žiadosti o NFP</w:t>
              </w:r>
            </w:ins>
            <w:r w:rsidRPr="0020437E">
              <w:rPr>
                <w:rStyle w:val="Odkaznapoznmkupodiarou"/>
                <w:b/>
              </w:rPr>
              <w:footnoteReference w:id="12"/>
            </w:r>
            <w:r w:rsidRPr="0020437E">
              <w:rPr>
                <w:b/>
              </w:rPr>
              <w:t>:</w:t>
            </w:r>
          </w:p>
          <w:p w:rsidR="0020437E" w:rsidRPr="009C182B" w:rsidRDefault="0020437E" w:rsidP="00866335"/>
        </w:tc>
      </w:tr>
      <w:tr w:rsidR="0020437E" w:rsidRPr="0020437E" w:rsidTr="0020437E">
        <w:tc>
          <w:tcPr>
            <w:tcW w:w="9212" w:type="dxa"/>
          </w:tcPr>
          <w:p w:rsidR="0020437E" w:rsidRDefault="0020437E" w:rsidP="00866335">
            <w:pPr>
              <w:rPr>
                <w:b/>
              </w:rPr>
            </w:pPr>
            <w:r w:rsidRPr="0020437E">
              <w:rPr>
                <w:b/>
              </w:rPr>
              <w:t>Iné</w:t>
            </w:r>
            <w:r w:rsidR="00F8108C">
              <w:rPr>
                <w:rStyle w:val="Odkaznapoznmkupodiarou"/>
                <w:b/>
              </w:rPr>
              <w:footnoteReference w:id="13"/>
            </w:r>
            <w:r w:rsidRPr="0020437E">
              <w:rPr>
                <w:b/>
              </w:rPr>
              <w:t xml:space="preserve">: </w:t>
            </w:r>
          </w:p>
          <w:p w:rsidR="0020437E" w:rsidRPr="009C182B" w:rsidRDefault="0020437E" w:rsidP="00866335"/>
        </w:tc>
      </w:tr>
    </w:tbl>
    <w:p w:rsidR="0020437E" w:rsidRDefault="0020437E" w:rsidP="0020437E"/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3B1B5B">
        <w:tc>
          <w:tcPr>
            <w:tcW w:w="9212" w:type="dxa"/>
            <w:shd w:val="clear" w:color="auto" w:fill="B2A1C7" w:themeFill="accent4" w:themeFillTint="99"/>
          </w:tcPr>
          <w:p w:rsidR="0020437E" w:rsidRDefault="0020437E" w:rsidP="003B1B5B">
            <w:pPr>
              <w:rPr>
                <w:b/>
              </w:rPr>
            </w:pPr>
            <w:r>
              <w:rPr>
                <w:b/>
              </w:rPr>
              <w:t>F</w:t>
            </w:r>
            <w:r w:rsidR="001921C9">
              <w:rPr>
                <w:b/>
              </w:rPr>
              <w:t>yzický výkon</w:t>
            </w:r>
            <w:ins w:id="40" w:author="Gombosová Erika" w:date="2015-12-15T09:42:00Z">
              <w:r w:rsidR="00A1344D">
                <w:rPr>
                  <w:b/>
                </w:rPr>
                <w:t xml:space="preserve"> finančnej</w:t>
              </w:r>
            </w:ins>
            <w:r w:rsidR="001921C9">
              <w:rPr>
                <w:b/>
              </w:rPr>
              <w:t xml:space="preserve"> kontroly na mieste</w:t>
            </w:r>
            <w:r>
              <w:rPr>
                <w:b/>
              </w:rPr>
              <w:t xml:space="preserve"> </w:t>
            </w:r>
          </w:p>
        </w:tc>
      </w:tr>
    </w:tbl>
    <w:p w:rsidR="00A1344D" w:rsidRDefault="00A1344D" w:rsidP="0020437E">
      <w:pPr>
        <w:rPr>
          <w:ins w:id="41" w:author="Gombosová Erika" w:date="2015-12-15T09:42:00Z"/>
        </w:rPr>
      </w:pPr>
    </w:p>
    <w:p w:rsidR="0020437E" w:rsidRDefault="0020437E" w:rsidP="0020437E">
      <w:r>
        <w:t xml:space="preserve">Termín začatia fyzického výkonu </w:t>
      </w:r>
      <w:ins w:id="42" w:author="Gombosová Erika" w:date="2015-12-15T09:42:00Z">
        <w:r w:rsidR="00A1344D">
          <w:t xml:space="preserve">finančnej </w:t>
        </w:r>
      </w:ins>
      <w:r>
        <w:t>kontroly na mieste:</w:t>
      </w:r>
      <w:r>
        <w:rPr>
          <w:rStyle w:val="Odkaznapoznmkupodiarou"/>
        </w:rPr>
        <w:footnoteReference w:id="14"/>
      </w:r>
      <w:r>
        <w:t xml:space="preserve"> </w:t>
      </w:r>
      <w:del w:id="44" w:author="Gombosová Erika" w:date="2015-12-15T09:42:00Z">
        <w:r w:rsidDel="00A1344D">
          <w:delText>................</w:delText>
        </w:r>
      </w:del>
      <w:r>
        <w:t>..............................................</w:t>
      </w:r>
    </w:p>
    <w:p w:rsidR="0020437E" w:rsidRDefault="0020437E" w:rsidP="0020437E">
      <w:r>
        <w:t xml:space="preserve">Predpokladaná dĺžka fyzického výkonu </w:t>
      </w:r>
      <w:ins w:id="45" w:author="Gombosová Erika" w:date="2015-12-15T09:42:00Z">
        <w:r w:rsidR="00A1344D">
          <w:t xml:space="preserve">finančnej </w:t>
        </w:r>
      </w:ins>
      <w:r>
        <w:t>kontroly na mieste</w:t>
      </w:r>
      <w:r>
        <w:rPr>
          <w:rStyle w:val="Odkaznapoznmkupodiarou"/>
        </w:rPr>
        <w:footnoteReference w:id="15"/>
      </w:r>
      <w:r>
        <w:t xml:space="preserve">: </w:t>
      </w:r>
      <w:del w:id="51" w:author="Gombosová Erika" w:date="2015-12-15T09:42:00Z">
        <w:r w:rsidDel="00A1344D">
          <w:delText>.................</w:delText>
        </w:r>
      </w:del>
      <w:ins w:id="52" w:author="Gombosová Erika" w:date="2015-12-15T09:42:00Z">
        <w:r w:rsidR="00A1344D">
          <w:t>.</w:t>
        </w:r>
      </w:ins>
      <w:r>
        <w:t>...................................</w:t>
      </w:r>
    </w:p>
    <w:p w:rsidR="0020437E" w:rsidRDefault="0020437E" w:rsidP="0020437E"/>
    <w:p w:rsidR="0020437E" w:rsidRPr="0064461D" w:rsidRDefault="0020437E" w:rsidP="0020437E">
      <w:r w:rsidRPr="0064461D">
        <w:t>V ................................................ dňa ..................................................</w:t>
      </w:r>
    </w:p>
    <w:p w:rsidR="0020437E" w:rsidRDefault="0020437E" w:rsidP="0020437E"/>
    <w:p w:rsidR="0020437E" w:rsidRDefault="0020437E" w:rsidP="0020437E"/>
    <w:p w:rsidR="0020437E" w:rsidRPr="0064461D" w:rsidRDefault="0020437E" w:rsidP="0020437E">
      <w:r w:rsidRPr="0064461D">
        <w:t>..................................................................................................................................................</w:t>
      </w:r>
    </w:p>
    <w:p w:rsidR="0020437E" w:rsidRPr="0064461D" w:rsidRDefault="0020437E" w:rsidP="0020437E">
      <w:r>
        <w:t xml:space="preserve">podpis vedúceho kontrolnej skupiny </w:t>
      </w:r>
    </w:p>
    <w:p w:rsidR="0020437E" w:rsidRPr="0064461D" w:rsidRDefault="0020437E" w:rsidP="0020437E"/>
    <w:sectPr w:rsidR="0020437E" w:rsidRPr="0064461D" w:rsidSect="00C571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C4D" w:rsidRDefault="000E4C4D" w:rsidP="009B44B8">
      <w:pPr>
        <w:spacing w:after="0" w:line="240" w:lineRule="auto"/>
      </w:pPr>
      <w:r>
        <w:separator/>
      </w:r>
    </w:p>
  </w:endnote>
  <w:endnote w:type="continuationSeparator" w:id="0">
    <w:p w:rsidR="000E4C4D" w:rsidRDefault="000E4C4D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543" w:rsidRDefault="00E51543" w:rsidP="00E5154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85D362" wp14:editId="050B018A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E51543" w:rsidRDefault="00E51543" w:rsidP="00E5154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0288" behindDoc="1" locked="0" layoutInCell="1" allowOverlap="1" wp14:anchorId="4D8267CC" wp14:editId="1ED4E6E9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55AFB">
          <w:rPr>
            <w:noProof/>
          </w:rPr>
          <w:t>2</w:t>
        </w:r>
        <w:r>
          <w:fldChar w:fldCharType="end"/>
        </w:r>
      </w:sdtContent>
    </w:sdt>
  </w:p>
  <w:p w:rsidR="00E51543" w:rsidRPr="00627EA3" w:rsidRDefault="00E51543" w:rsidP="00E51543">
    <w:pPr>
      <w:pStyle w:val="Pta"/>
    </w:pPr>
  </w:p>
  <w:p w:rsidR="00E51543" w:rsidRDefault="00E5154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C4D" w:rsidRDefault="000E4C4D" w:rsidP="009B44B8">
      <w:pPr>
        <w:spacing w:after="0" w:line="240" w:lineRule="auto"/>
      </w:pPr>
      <w:r>
        <w:separator/>
      </w:r>
    </w:p>
  </w:footnote>
  <w:footnote w:type="continuationSeparator" w:id="0">
    <w:p w:rsidR="000E4C4D" w:rsidRDefault="000E4C4D" w:rsidP="009B44B8">
      <w:pPr>
        <w:spacing w:after="0" w:line="240" w:lineRule="auto"/>
      </w:pPr>
      <w:r>
        <w:continuationSeparator/>
      </w:r>
    </w:p>
  </w:footnote>
  <w:footnote w:id="1">
    <w:p w:rsidR="004E4CB6" w:rsidRDefault="004E4CB6">
      <w:pPr>
        <w:pStyle w:val="Textpoznmkypodiarou"/>
      </w:pPr>
      <w:r>
        <w:rPr>
          <w:rStyle w:val="Odkaznapoznmkupodiarou"/>
        </w:rPr>
        <w:footnoteRef/>
      </w:r>
      <w:r>
        <w:t xml:space="preserve"> RO uvedie meno, priezvisko a funkciu vedúceho kontrolnej skupiny.</w:t>
      </w:r>
    </w:p>
  </w:footnote>
  <w:footnote w:id="2">
    <w:p w:rsidR="004E4CB6" w:rsidRDefault="004E4CB6">
      <w:pPr>
        <w:pStyle w:val="Textpoznmkypodiarou"/>
      </w:pPr>
      <w:r>
        <w:rPr>
          <w:rStyle w:val="Odkaznapoznmkupodiarou"/>
        </w:rPr>
        <w:footnoteRef/>
      </w:r>
      <w:r>
        <w:t xml:space="preserve"> RO uvedie meno, priezvisko a funkciu ostatných členov kontrolnej skupiny okrem  prizvaných  osôb.</w:t>
      </w:r>
    </w:p>
  </w:footnote>
  <w:footnote w:id="3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RO uvedie meno a priezvisko zamestnancov iných orgánov verejnej správy alebo iných právnických osôb, alebo fyzických osôb, ktoré sa budú spolupodieľať na vykonávaní kontroly s RO ako prizvané osoby. </w:t>
      </w:r>
    </w:p>
  </w:footnote>
  <w:footnote w:id="4">
    <w:p w:rsidR="001621EE" w:rsidRDefault="001621EE" w:rsidP="001621EE">
      <w:pPr>
        <w:pStyle w:val="Textpoznmkypodiarou"/>
      </w:pPr>
      <w:r>
        <w:rPr>
          <w:rStyle w:val="Odkaznapoznmkupodiarou"/>
        </w:rPr>
        <w:footnoteRef/>
      </w:r>
      <w:r>
        <w:t xml:space="preserve"> RO uvedie názov kontrolovanej osoby (napr. prijímateľa, SO) alebo meno a priezvisko v prípade, ak je kontrolovanou osobou fyzická osoba</w:t>
      </w:r>
      <w:r w:rsidR="005775CC">
        <w:t>.</w:t>
      </w:r>
    </w:p>
  </w:footnote>
  <w:footnote w:id="5">
    <w:p w:rsidR="00916368" w:rsidRDefault="00916368" w:rsidP="00916368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to relevantné, t.j. ak je kontrolovanou aj tretia osoba uvedie RO jej bližšiu identifikáciu (napr. partner, užívateľ, dodávateľ, subdodávateľ).</w:t>
      </w:r>
    </w:p>
  </w:footnote>
  <w:footnote w:id="6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viacero projektov jedného prijímateľa je RO povinný uviesť všetky názvy projektov. </w:t>
      </w:r>
    </w:p>
  </w:footnote>
  <w:footnote w:id="7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viacero projektov jedného prijímateľa je RO povinný uviesť všetky ITMS kódy projektov.</w:t>
      </w:r>
    </w:p>
  </w:footnote>
  <w:footnote w:id="8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D6539F">
        <w:t xml:space="preserve">RO uvedie </w:t>
      </w:r>
      <w:r w:rsidR="001C433E">
        <w:t>osobitný predmet kontroly/osobitné predmety kontroly uvedené v Systéme riadenia EŠIF na PO 2014-2020 a v usmerneniach RO, resp. iný predmet kontroly podľa charakteru kontroly (napr. kontrola delegovaných právomocí na SO</w:t>
      </w:r>
      <w:r w:rsidR="00C7789F">
        <w:t>, kontrola verejného obstarávania</w:t>
      </w:r>
      <w:r w:rsidR="001C433E">
        <w:t xml:space="preserve">). </w:t>
      </w:r>
    </w:p>
  </w:footnote>
  <w:footnote w:id="9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1C433E">
        <w:t xml:space="preserve">RO môže zadefinovať bližšiu charakteristiku predmetu kontroly. </w:t>
      </w:r>
      <w:r>
        <w:t xml:space="preserve"> </w:t>
      </w:r>
    </w:p>
  </w:footnote>
  <w:footnote w:id="10">
    <w:p w:rsidR="00B624F1" w:rsidRDefault="00B624F1">
      <w:pPr>
        <w:pStyle w:val="Textpoznmkypodiarou"/>
      </w:pPr>
      <w:ins w:id="30" w:author="Gombosová Erika" w:date="2016-01-07T08:26:00Z">
        <w:r>
          <w:rPr>
            <w:rStyle w:val="Odkaznapoznmkupodiarou"/>
          </w:rPr>
          <w:footnoteRef/>
        </w:r>
        <w:r>
          <w:t xml:space="preserve"> </w:t>
        </w:r>
      </w:ins>
      <w:ins w:id="31" w:author="Gombosová Erika" w:date="2016-01-07T08:27:00Z">
        <w:r>
          <w:t>V zmysle ustanovenia § 6 ods. 3</w:t>
        </w:r>
      </w:ins>
      <w:ins w:id="32" w:author="Gombosová Erika" w:date="2016-01-07T08:28:00Z">
        <w:r>
          <w:t xml:space="preserve"> a 4 </w:t>
        </w:r>
      </w:ins>
      <w:ins w:id="33" w:author="Gombosová Erika" w:date="2016-01-07T08:27:00Z">
        <w:r>
          <w:t>zákona o finančnej kontrole</w:t>
        </w:r>
      </w:ins>
      <w:ins w:id="34" w:author="Gombosová Erika" w:date="2016-01-07T08:29:00Z">
        <w:r>
          <w:t>.</w:t>
        </w:r>
      </w:ins>
    </w:p>
  </w:footnote>
  <w:footnote w:id="11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F8108C">
        <w:t>RO uvedie ďalšie údaje, n</w:t>
      </w:r>
      <w:r>
        <w:t xml:space="preserve">apr. v prípade, ak je kontrola RO zameraná na kontrolu plnenia úloh v rámci delegovania právomocí na SO. </w:t>
      </w:r>
    </w:p>
  </w:footnote>
  <w:footnote w:id="12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predmetom kontroly viacero projektov jedného prijímateľa je RO povinný uviesť všetky dátumy účinnosti zmlúv.</w:t>
      </w:r>
    </w:p>
  </w:footnote>
  <w:footnote w:id="13">
    <w:p w:rsidR="00F8108C" w:rsidRDefault="00F8108C">
      <w:pPr>
        <w:pStyle w:val="Textpoznmkypodiarou"/>
      </w:pPr>
      <w:r>
        <w:rPr>
          <w:rStyle w:val="Odkaznapoznmkupodiarou"/>
        </w:rPr>
        <w:footnoteRef/>
      </w:r>
      <w:r>
        <w:t xml:space="preserve"> RO uvedie ďalšie údaje podľa potreby. </w:t>
      </w:r>
    </w:p>
  </w:footnote>
  <w:footnote w:id="14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RO uvedie predpokladaný začiatok fyzického výkonu </w:t>
      </w:r>
      <w:ins w:id="43" w:author="Gombosová Erika" w:date="2015-12-15T09:43:00Z">
        <w:r w:rsidR="00A1344D">
          <w:t xml:space="preserve">finančnej </w:t>
        </w:r>
      </w:ins>
      <w:r>
        <w:t xml:space="preserve">kontroly na mieste. </w:t>
      </w:r>
    </w:p>
  </w:footnote>
  <w:footnote w:id="15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RO uvedie predpokladaný počet dní, počas ktorých by sa mal</w:t>
      </w:r>
      <w:del w:id="46" w:author="Gombosová Erika" w:date="2015-12-15T09:43:00Z">
        <w:r w:rsidDel="00A1344D">
          <w:delText>a</w:delText>
        </w:r>
      </w:del>
      <w:r>
        <w:t xml:space="preserve"> vykonávať fyzick</w:t>
      </w:r>
      <w:ins w:id="47" w:author="Gombosová Erika" w:date="2015-12-15T09:43:00Z">
        <w:r w:rsidR="00A1344D">
          <w:t xml:space="preserve">ý výkon finančnej </w:t>
        </w:r>
      </w:ins>
      <w:del w:id="48" w:author="Gombosová Erika" w:date="2015-12-15T09:43:00Z">
        <w:r w:rsidDel="00A1344D">
          <w:delText xml:space="preserve">á </w:delText>
        </w:r>
      </w:del>
      <w:r>
        <w:t>kontrol</w:t>
      </w:r>
      <w:ins w:id="49" w:author="Gombosová Erika" w:date="2015-12-15T09:43:00Z">
        <w:r w:rsidR="00A1344D">
          <w:t>y</w:t>
        </w:r>
      </w:ins>
      <w:del w:id="50" w:author="Gombosová Erika" w:date="2015-12-15T09:43:00Z">
        <w:r w:rsidDel="00A1344D">
          <w:delText>a</w:delText>
        </w:r>
      </w:del>
      <w:r>
        <w:t xml:space="preserve"> na mieste.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06E" w:rsidRDefault="007D006E" w:rsidP="007D006E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349E49B" wp14:editId="34D3D245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7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63441781E4074A5AA7976F468550E42B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p w:rsidR="007D006E" w:rsidRDefault="007D006E" w:rsidP="007D006E">
        <w:pPr>
          <w:pStyle w:val="Hlavika"/>
          <w:jc w:val="right"/>
        </w:pPr>
        <w:del w:id="53" w:author="Tibor Barna" w:date="2016-02-11T11:00:00Z">
          <w:r w:rsidDel="00555AFB">
            <w:rPr>
              <w:szCs w:val="20"/>
            </w:rPr>
            <w:delText>17.12.2014</w:delText>
          </w:r>
        </w:del>
        <w:ins w:id="54" w:author="Gombosová Erika" w:date="2015-12-01T16:44:00Z">
          <w:del w:id="55" w:author="Tibor Barna" w:date="2016-02-11T11:00:00Z">
            <w:r w:rsidR="009C7821" w:rsidDel="00555AFB">
              <w:rPr>
                <w:szCs w:val="20"/>
              </w:rPr>
              <w:delText>01.01.2016</w:delText>
            </w:r>
          </w:del>
        </w:ins>
        <w:ins w:id="56" w:author="Tibor Barna" w:date="2016-02-11T11:00:00Z">
          <w:r w:rsidR="00555AFB">
            <w:rPr>
              <w:szCs w:val="20"/>
            </w:rPr>
            <w:t>11.02.2016</w:t>
          </w:r>
        </w:ins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308C"/>
    <w:rsid w:val="00055EFA"/>
    <w:rsid w:val="000614E5"/>
    <w:rsid w:val="00062525"/>
    <w:rsid w:val="00071B7E"/>
    <w:rsid w:val="00094CF2"/>
    <w:rsid w:val="000B217C"/>
    <w:rsid w:val="000D1219"/>
    <w:rsid w:val="000E4C4D"/>
    <w:rsid w:val="00105536"/>
    <w:rsid w:val="00137085"/>
    <w:rsid w:val="00146E93"/>
    <w:rsid w:val="00154F86"/>
    <w:rsid w:val="001621EE"/>
    <w:rsid w:val="001906B2"/>
    <w:rsid w:val="001921C9"/>
    <w:rsid w:val="00194E50"/>
    <w:rsid w:val="001B704D"/>
    <w:rsid w:val="001C433E"/>
    <w:rsid w:val="001D74D5"/>
    <w:rsid w:val="001F7476"/>
    <w:rsid w:val="0020437E"/>
    <w:rsid w:val="0024799D"/>
    <w:rsid w:val="002B0A03"/>
    <w:rsid w:val="002B60FE"/>
    <w:rsid w:val="002B7F67"/>
    <w:rsid w:val="00320CB7"/>
    <w:rsid w:val="00324E95"/>
    <w:rsid w:val="003377A7"/>
    <w:rsid w:val="00371706"/>
    <w:rsid w:val="003D42D9"/>
    <w:rsid w:val="003D666A"/>
    <w:rsid w:val="003E1630"/>
    <w:rsid w:val="003E7F82"/>
    <w:rsid w:val="00416268"/>
    <w:rsid w:val="004349D9"/>
    <w:rsid w:val="00452D03"/>
    <w:rsid w:val="004C265C"/>
    <w:rsid w:val="004D4CA5"/>
    <w:rsid w:val="004E4CB6"/>
    <w:rsid w:val="00517659"/>
    <w:rsid w:val="00525E3D"/>
    <w:rsid w:val="00536634"/>
    <w:rsid w:val="00555AFB"/>
    <w:rsid w:val="005775CC"/>
    <w:rsid w:val="005912C3"/>
    <w:rsid w:val="006153EE"/>
    <w:rsid w:val="006267ED"/>
    <w:rsid w:val="006300A5"/>
    <w:rsid w:val="006435EA"/>
    <w:rsid w:val="00663AAC"/>
    <w:rsid w:val="006C18B7"/>
    <w:rsid w:val="006F5B6B"/>
    <w:rsid w:val="00700482"/>
    <w:rsid w:val="007D006E"/>
    <w:rsid w:val="007E74EE"/>
    <w:rsid w:val="0080301B"/>
    <w:rsid w:val="00815BCF"/>
    <w:rsid w:val="0082507A"/>
    <w:rsid w:val="008274BE"/>
    <w:rsid w:val="008851D6"/>
    <w:rsid w:val="008951F5"/>
    <w:rsid w:val="008A0796"/>
    <w:rsid w:val="008A21A6"/>
    <w:rsid w:val="008A7DBF"/>
    <w:rsid w:val="008C5F86"/>
    <w:rsid w:val="00904EFA"/>
    <w:rsid w:val="00916368"/>
    <w:rsid w:val="00922D99"/>
    <w:rsid w:val="00944BAA"/>
    <w:rsid w:val="0095043B"/>
    <w:rsid w:val="00977107"/>
    <w:rsid w:val="009A73BC"/>
    <w:rsid w:val="009B44B8"/>
    <w:rsid w:val="009C0ABF"/>
    <w:rsid w:val="009C182B"/>
    <w:rsid w:val="009C7821"/>
    <w:rsid w:val="009C7860"/>
    <w:rsid w:val="009F28B6"/>
    <w:rsid w:val="00A1344D"/>
    <w:rsid w:val="00A558DF"/>
    <w:rsid w:val="00A72107"/>
    <w:rsid w:val="00A9035D"/>
    <w:rsid w:val="00B044FC"/>
    <w:rsid w:val="00B34B5D"/>
    <w:rsid w:val="00B45A08"/>
    <w:rsid w:val="00B624F1"/>
    <w:rsid w:val="00B65AFB"/>
    <w:rsid w:val="00B66F4A"/>
    <w:rsid w:val="00B70C93"/>
    <w:rsid w:val="00BB0128"/>
    <w:rsid w:val="00C16E70"/>
    <w:rsid w:val="00C23A1B"/>
    <w:rsid w:val="00C276FF"/>
    <w:rsid w:val="00C571C4"/>
    <w:rsid w:val="00C7789F"/>
    <w:rsid w:val="00C81E2B"/>
    <w:rsid w:val="00C84131"/>
    <w:rsid w:val="00CA55D5"/>
    <w:rsid w:val="00CC0441"/>
    <w:rsid w:val="00CE17AB"/>
    <w:rsid w:val="00CE5BD7"/>
    <w:rsid w:val="00D44980"/>
    <w:rsid w:val="00D6030B"/>
    <w:rsid w:val="00D6539F"/>
    <w:rsid w:val="00DB3D85"/>
    <w:rsid w:val="00DF7823"/>
    <w:rsid w:val="00E118AD"/>
    <w:rsid w:val="00E51543"/>
    <w:rsid w:val="00E6397E"/>
    <w:rsid w:val="00E7430E"/>
    <w:rsid w:val="00EB4339"/>
    <w:rsid w:val="00F1188E"/>
    <w:rsid w:val="00F14440"/>
    <w:rsid w:val="00F147E9"/>
    <w:rsid w:val="00F14F1A"/>
    <w:rsid w:val="00F43E50"/>
    <w:rsid w:val="00F8108C"/>
    <w:rsid w:val="00F84B30"/>
    <w:rsid w:val="00F96899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2507A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2507A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2507A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2507A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658D358EEC249DDA384FD46ACB18E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C627FB-D6DC-41F6-B644-646191116343}"/>
      </w:docPartPr>
      <w:docPartBody>
        <w:p w:rsidR="00C12B30" w:rsidRDefault="008714F4" w:rsidP="008714F4">
          <w:pPr>
            <w:pStyle w:val="D658D358EEC249DDA384FD46ACB18EA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5B127C0C23124D50901BB8A65C7A37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7B1ED5-2F04-49F8-AA77-AD1CA71BDD42}"/>
      </w:docPartPr>
      <w:docPartBody>
        <w:p w:rsidR="00C12B30" w:rsidRDefault="008714F4" w:rsidP="008714F4">
          <w:pPr>
            <w:pStyle w:val="5B127C0C23124D50901BB8A65C7A37F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3441781E4074A5AA7976F468550E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7A61AB-2831-4CCB-874D-B6136CBF4303}"/>
      </w:docPartPr>
      <w:docPartBody>
        <w:p w:rsidR="009673BE" w:rsidRDefault="00C12B30" w:rsidP="00C12B30">
          <w:pPr>
            <w:pStyle w:val="63441781E4074A5AA7976F468550E42B"/>
          </w:pPr>
          <w:r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622DD"/>
    <w:rsid w:val="00112E98"/>
    <w:rsid w:val="001B5059"/>
    <w:rsid w:val="00231308"/>
    <w:rsid w:val="002675FA"/>
    <w:rsid w:val="003B350C"/>
    <w:rsid w:val="003D3DB5"/>
    <w:rsid w:val="00420C48"/>
    <w:rsid w:val="00421D40"/>
    <w:rsid w:val="004332C2"/>
    <w:rsid w:val="004D74F0"/>
    <w:rsid w:val="00511FE6"/>
    <w:rsid w:val="005A3DBA"/>
    <w:rsid w:val="005F7A05"/>
    <w:rsid w:val="00741C78"/>
    <w:rsid w:val="00804490"/>
    <w:rsid w:val="00862C26"/>
    <w:rsid w:val="008714F4"/>
    <w:rsid w:val="00882C39"/>
    <w:rsid w:val="009673BE"/>
    <w:rsid w:val="00A12121"/>
    <w:rsid w:val="00A45E13"/>
    <w:rsid w:val="00A57219"/>
    <w:rsid w:val="00B81792"/>
    <w:rsid w:val="00BC1264"/>
    <w:rsid w:val="00BC7976"/>
    <w:rsid w:val="00C12B30"/>
    <w:rsid w:val="00C30E9D"/>
    <w:rsid w:val="00CB69C7"/>
    <w:rsid w:val="00CD05DF"/>
    <w:rsid w:val="00D35F48"/>
    <w:rsid w:val="00D42D05"/>
    <w:rsid w:val="00D76247"/>
    <w:rsid w:val="00D77C82"/>
    <w:rsid w:val="00DF5959"/>
    <w:rsid w:val="00F26179"/>
    <w:rsid w:val="00F32770"/>
    <w:rsid w:val="00FB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12B30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F59D52355F034B40B8099C913BE24377">
    <w:name w:val="F59D52355F034B40B8099C913BE24377"/>
    <w:rsid w:val="00BC7976"/>
  </w:style>
  <w:style w:type="paragraph" w:customStyle="1" w:styleId="D658D358EEC249DDA384FD46ACB18EAF">
    <w:name w:val="D658D358EEC249DDA384FD46ACB18EAF"/>
    <w:rsid w:val="008714F4"/>
  </w:style>
  <w:style w:type="paragraph" w:customStyle="1" w:styleId="5B127C0C23124D50901BB8A65C7A37F9">
    <w:name w:val="5B127C0C23124D50901BB8A65C7A37F9"/>
    <w:rsid w:val="008714F4"/>
  </w:style>
  <w:style w:type="paragraph" w:customStyle="1" w:styleId="63441781E4074A5AA7976F468550E42B">
    <w:name w:val="63441781E4074A5AA7976F468550E42B"/>
    <w:rsid w:val="00C12B3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12B30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F59D52355F034B40B8099C913BE24377">
    <w:name w:val="F59D52355F034B40B8099C913BE24377"/>
    <w:rsid w:val="00BC7976"/>
  </w:style>
  <w:style w:type="paragraph" w:customStyle="1" w:styleId="D658D358EEC249DDA384FD46ACB18EAF">
    <w:name w:val="D658D358EEC249DDA384FD46ACB18EAF"/>
    <w:rsid w:val="008714F4"/>
  </w:style>
  <w:style w:type="paragraph" w:customStyle="1" w:styleId="5B127C0C23124D50901BB8A65C7A37F9">
    <w:name w:val="5B127C0C23124D50901BB8A65C7A37F9"/>
    <w:rsid w:val="008714F4"/>
  </w:style>
  <w:style w:type="paragraph" w:customStyle="1" w:styleId="63441781E4074A5AA7976F468550E42B">
    <w:name w:val="63441781E4074A5AA7976F468550E42B"/>
    <w:rsid w:val="00C12B3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F98B3-B587-404A-A3D6-5CB950568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Tibor Barna</cp:lastModifiedBy>
  <cp:revision>11</cp:revision>
  <cp:lastPrinted>2014-12-11T10:29:00Z</cp:lastPrinted>
  <dcterms:created xsi:type="dcterms:W3CDTF">2015-11-27T09:50:00Z</dcterms:created>
  <dcterms:modified xsi:type="dcterms:W3CDTF">2016-02-11T10:00:00Z</dcterms:modified>
</cp:coreProperties>
</file>